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F0822" w14:textId="77777777" w:rsidR="00192734" w:rsidRDefault="00192734" w:rsidP="0019273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B0BFFF3" wp14:editId="166701CB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7FBE9" w14:textId="77777777" w:rsidR="00192734" w:rsidRDefault="00192734" w:rsidP="0019273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02FA99B" w14:textId="77777777" w:rsidR="005903D3" w:rsidRPr="005903D3" w:rsidRDefault="005903D3" w:rsidP="005903D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903D3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5903D3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0991353E" w14:textId="058B09AE" w:rsidR="005903D3" w:rsidRDefault="005903D3" w:rsidP="005903D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903D3">
        <w:rPr>
          <w:rFonts w:ascii="Arial" w:eastAsia="Arial" w:hAnsi="Arial" w:cs="Arial"/>
          <w:sz w:val="22"/>
          <w:szCs w:val="22"/>
        </w:rPr>
        <w:t xml:space="preserve">Nr postępowania: </w:t>
      </w:r>
      <w:r w:rsidR="002D53E9" w:rsidRPr="002D53E9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2D53E9" w:rsidRPr="002D53E9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2D53E9" w:rsidRPr="002D53E9">
        <w:rPr>
          <w:rFonts w:ascii="Arial" w:eastAsia="Arial" w:hAnsi="Arial" w:cs="Arial"/>
          <w:sz w:val="22"/>
          <w:szCs w:val="22"/>
        </w:rPr>
        <w:t>/05807/05350/25/P</w:t>
      </w:r>
    </w:p>
    <w:p w14:paraId="063055E0" w14:textId="244B5B64" w:rsidR="00192734" w:rsidRPr="00A90B1A" w:rsidRDefault="00192734" w:rsidP="005903D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83621">
        <w:rPr>
          <w:rFonts w:ascii="Arial" w:hAnsi="Arial" w:cs="Arial"/>
          <w:b/>
          <w:bCs/>
          <w:sz w:val="22"/>
          <w:szCs w:val="22"/>
        </w:rPr>
        <w:t xml:space="preserve"> </w:t>
      </w:r>
      <w:r w:rsidR="00E83621" w:rsidRPr="00E83621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</w:p>
    <w:p w14:paraId="39A2C1E1" w14:textId="77777777" w:rsidR="00192734" w:rsidRDefault="00192734" w:rsidP="00192734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3F49B9F" w14:textId="77777777" w:rsidR="00192734" w:rsidRPr="004771C3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A02F628" w14:textId="77777777" w:rsidR="00192734" w:rsidRPr="009564BD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EAA3CBD" w14:textId="77777777" w:rsidR="00192734" w:rsidRPr="009564BD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13E90132" w14:textId="77777777" w:rsidR="00192734" w:rsidRDefault="00192734" w:rsidP="001927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DF893E" w14:textId="77777777" w:rsidR="0019273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6A1048F" w14:textId="77777777" w:rsidR="00192734" w:rsidRPr="00D1556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A38D7A9" w14:textId="77777777" w:rsidR="00192734" w:rsidRPr="00D1556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71B655F1" w14:textId="77777777" w:rsidR="00192734" w:rsidRDefault="00192734" w:rsidP="0019273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5450D28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15450D29" w14:textId="305C9BDF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15450D2E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15450D2F" w14:textId="55350D95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</w:t>
      </w:r>
      <w:r w:rsidR="00BA5AC9">
        <w:rPr>
          <w:rFonts w:ascii="Arial" w:hAnsi="Arial" w:cs="Arial"/>
          <w:sz w:val="22"/>
          <w:szCs w:val="22"/>
        </w:rPr>
        <w:t>ę</w:t>
      </w:r>
      <w:r w:rsidRPr="00542A96">
        <w:rPr>
          <w:rFonts w:ascii="Arial" w:hAnsi="Arial" w:cs="Arial"/>
          <w:sz w:val="22"/>
          <w:szCs w:val="22"/>
        </w:rPr>
        <w:t>/</w:t>
      </w:r>
      <w:r w:rsidR="00BA5AC9">
        <w:rPr>
          <w:rFonts w:ascii="Arial" w:hAnsi="Arial" w:cs="Arial"/>
          <w:sz w:val="22"/>
          <w:szCs w:val="22"/>
        </w:rPr>
        <w:t>-</w:t>
      </w:r>
      <w:r w:rsidRPr="00542A96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36B571A3" w:rsidR="00F341C0" w:rsidRPr="0025402E" w:rsidRDefault="00BA5AC9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 potrzeby</w:t>
      </w:r>
      <w:r w:rsidR="00B06956" w:rsidRPr="00542A96">
        <w:rPr>
          <w:rFonts w:ascii="Arial" w:hAnsi="Arial" w:cs="Arial"/>
          <w:sz w:val="22"/>
          <w:szCs w:val="22"/>
        </w:rPr>
        <w:t xml:space="preserve"> realizacji </w:t>
      </w:r>
      <w:r>
        <w:rPr>
          <w:rFonts w:ascii="Arial" w:hAnsi="Arial" w:cs="Arial"/>
          <w:sz w:val="22"/>
          <w:szCs w:val="22"/>
        </w:rPr>
        <w:t>Z</w:t>
      </w:r>
      <w:r w:rsidR="00B06956" w:rsidRPr="00542A96">
        <w:rPr>
          <w:rFonts w:ascii="Arial" w:hAnsi="Arial" w:cs="Arial"/>
          <w:sz w:val="22"/>
          <w:szCs w:val="22"/>
        </w:rPr>
        <w:t xml:space="preserve">amówienia </w:t>
      </w:r>
      <w:r w:rsidR="005A3D3F">
        <w:rPr>
          <w:rFonts w:ascii="Arial" w:hAnsi="Arial" w:cs="Arial"/>
          <w:sz w:val="22"/>
          <w:szCs w:val="22"/>
        </w:rPr>
        <w:t>pn.</w:t>
      </w:r>
      <w:r w:rsidR="00B06956" w:rsidRPr="00542A96">
        <w:rPr>
          <w:rFonts w:ascii="Arial" w:hAnsi="Arial" w:cs="Arial"/>
          <w:sz w:val="22"/>
          <w:szCs w:val="22"/>
        </w:rPr>
        <w:t xml:space="preserve">: </w:t>
      </w:r>
      <w:r w:rsidR="00B06956" w:rsidRPr="00612945">
        <w:rPr>
          <w:rFonts w:ascii="Arial" w:hAnsi="Arial" w:cs="Arial"/>
          <w:b/>
          <w:bCs/>
          <w:sz w:val="22"/>
          <w:szCs w:val="22"/>
        </w:rPr>
        <w:t>„</w:t>
      </w:r>
      <w:r w:rsidR="001300B1" w:rsidRPr="00612945">
        <w:rPr>
          <w:rFonts w:ascii="Arial" w:hAnsi="Arial" w:cs="Arial"/>
          <w:b/>
          <w:bCs/>
          <w:sz w:val="22"/>
          <w:szCs w:val="22"/>
        </w:rPr>
        <w:t>Zmiana kategorii przejazdu z A do B w km 2,724 linii</w:t>
      </w:r>
      <w:r w:rsidR="001300B1" w:rsidRPr="001300B1">
        <w:rPr>
          <w:rFonts w:ascii="Arial" w:hAnsi="Arial" w:cs="Arial"/>
          <w:sz w:val="22"/>
          <w:szCs w:val="22"/>
        </w:rPr>
        <w:t xml:space="preserve"> </w:t>
      </w:r>
      <w:r w:rsidR="001300B1" w:rsidRPr="00612945">
        <w:rPr>
          <w:rFonts w:ascii="Arial" w:hAnsi="Arial" w:cs="Arial"/>
          <w:b/>
          <w:bCs/>
          <w:sz w:val="22"/>
          <w:szCs w:val="22"/>
        </w:rPr>
        <w:t>kolejowej nr 353 wraz z przebudową urządzeń przejazdowych</w:t>
      </w:r>
      <w:r w:rsidR="00B06956" w:rsidRPr="00612945">
        <w:rPr>
          <w:rFonts w:ascii="Arial" w:hAnsi="Arial" w:cs="Arial"/>
          <w:b/>
          <w:bCs/>
          <w:sz w:val="22"/>
          <w:szCs w:val="22"/>
        </w:rPr>
        <w:t>”</w:t>
      </w:r>
      <w:r w:rsidR="001D63FC" w:rsidRPr="00612945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</w:t>
      </w:r>
      <w:r>
        <w:rPr>
          <w:rFonts w:ascii="Arial" w:hAnsi="Arial" w:cs="Arial"/>
          <w:sz w:val="22"/>
          <w:szCs w:val="22"/>
        </w:rPr>
        <w:t>-</w:t>
      </w:r>
      <w:r w:rsidR="001D63FC" w:rsidRPr="00542A96">
        <w:rPr>
          <w:rFonts w:ascii="Arial" w:hAnsi="Arial" w:cs="Arial"/>
          <w:sz w:val="22"/>
          <w:szCs w:val="22"/>
        </w:rPr>
        <w:t xml:space="preserve">y, że stosunek </w:t>
      </w:r>
      <w:r>
        <w:rPr>
          <w:rFonts w:ascii="Arial" w:hAnsi="Arial" w:cs="Arial"/>
          <w:sz w:val="22"/>
          <w:szCs w:val="22"/>
        </w:rPr>
        <w:t xml:space="preserve">prawny </w:t>
      </w:r>
      <w:r w:rsidR="001D63FC" w:rsidRPr="00542A96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5A3D3F">
        <w:rPr>
          <w:rFonts w:ascii="Arial" w:hAnsi="Arial" w:cs="Arial"/>
          <w:b/>
          <w:sz w:val="22"/>
          <w:szCs w:val="22"/>
        </w:rPr>
        <w:t>-m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Default="006C2F1D" w:rsidP="00E30B46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>
        <w:rPr>
          <w:rFonts w:ascii="Arial" w:hAnsi="Arial" w:cs="Arial"/>
          <w:sz w:val="22"/>
          <w:szCs w:val="22"/>
        </w:rPr>
        <w:t>stanowiące</w:t>
      </w:r>
      <w:r w:rsidR="00BA5AC9" w:rsidRPr="00542A96">
        <w:rPr>
          <w:rFonts w:ascii="Arial" w:hAnsi="Arial" w:cs="Arial"/>
          <w:sz w:val="22"/>
          <w:szCs w:val="22"/>
        </w:rPr>
        <w:t xml:space="preserve"> </w:t>
      </w:r>
      <w:r w:rsidRPr="00542A96">
        <w:rPr>
          <w:rFonts w:ascii="Arial" w:hAnsi="Arial" w:cs="Arial"/>
          <w:sz w:val="22"/>
          <w:szCs w:val="22"/>
        </w:rPr>
        <w:t xml:space="preserve">przedmiot </w:t>
      </w:r>
      <w:r w:rsidR="00DF5893">
        <w:rPr>
          <w:rFonts w:ascii="Arial" w:hAnsi="Arial" w:cs="Arial"/>
          <w:sz w:val="22"/>
          <w:szCs w:val="22"/>
        </w:rPr>
        <w:t>Z</w:t>
      </w:r>
      <w:r w:rsidRPr="00542A96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81464C">
        <w:rPr>
          <w:rStyle w:val="Odwoanieprzypisudolnego"/>
          <w:rFonts w:ascii="Arial" w:hAnsi="Arial" w:cs="Arial"/>
          <w:sz w:val="28"/>
          <w:szCs w:val="22"/>
        </w:rPr>
        <w:footnoteReference w:id="1"/>
      </w:r>
    </w:p>
    <w:p w14:paraId="15450D3E" w14:textId="272212D1" w:rsidR="002042CD" w:rsidRPr="00E30B46" w:rsidRDefault="002042CD" w:rsidP="0081464C">
      <w:pPr>
        <w:tabs>
          <w:tab w:val="left" w:pos="284"/>
        </w:tabs>
        <w:spacing w:after="120" w:line="360" w:lineRule="auto"/>
        <w:ind w:left="1004"/>
        <w:rPr>
          <w:rFonts w:ascii="Arial" w:hAnsi="Arial" w:cs="Arial"/>
          <w:sz w:val="22"/>
          <w:szCs w:val="22"/>
        </w:rPr>
      </w:pPr>
    </w:p>
    <w:p w14:paraId="15450D3F" w14:textId="58688F71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</w:t>
      </w:r>
      <w:r w:rsidR="00BA5AC9">
        <w:rPr>
          <w:rFonts w:ascii="Arial" w:hAnsi="Arial" w:cs="Arial"/>
          <w:b/>
          <w:sz w:val="22"/>
          <w:szCs w:val="22"/>
        </w:rPr>
        <w:t>-</w:t>
      </w:r>
      <w:r w:rsidRPr="00542A96">
        <w:rPr>
          <w:rFonts w:ascii="Arial" w:hAnsi="Arial" w:cs="Arial"/>
          <w:b/>
          <w:sz w:val="22"/>
          <w:szCs w:val="22"/>
        </w:rPr>
        <w:t>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5450D40" w14:textId="03C71077" w:rsidR="008C5455" w:rsidRDefault="00E30B46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2042CD" w:rsidRPr="00542A96">
        <w:rPr>
          <w:rFonts w:ascii="Arial" w:hAnsi="Arial" w:cs="Arial"/>
          <w:sz w:val="22"/>
          <w:szCs w:val="22"/>
        </w:rPr>
        <w:t>este</w:t>
      </w:r>
      <w:r w:rsidR="00BA5AC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542A96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542A96">
        <w:rPr>
          <w:rFonts w:ascii="Arial" w:hAnsi="Arial" w:cs="Arial"/>
          <w:sz w:val="22"/>
          <w:szCs w:val="22"/>
        </w:rPr>
        <w:t xml:space="preserve">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="002042CD"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1A1265D0" w14:textId="20AFD801" w:rsidR="00BF5BB7" w:rsidDel="009E159D" w:rsidRDefault="00BF5BB7" w:rsidP="00A372B8">
      <w:pPr>
        <w:tabs>
          <w:tab w:val="left" w:pos="0"/>
        </w:tabs>
        <w:spacing w:line="360" w:lineRule="auto"/>
        <w:rPr>
          <w:del w:id="0" w:author="Tkaczyk Anna" w:date="2022-11-02T12:10:00Z"/>
          <w:rFonts w:ascii="Arial" w:hAnsi="Arial" w:cs="Arial"/>
          <w:smallCaps/>
          <w:sz w:val="20"/>
          <w:szCs w:val="20"/>
        </w:rPr>
        <w:sectPr w:rsidR="00BF5BB7" w:rsidDel="009E159D" w:rsidSect="00BF5BB7">
          <w:headerReference w:type="default" r:id="rId12"/>
          <w:footerReference w:type="default" r:id="rId13"/>
          <w:headerReference w:type="first" r:id="rId14"/>
          <w:footerReference w:type="first" r:id="rId15"/>
          <w:footnotePr>
            <w:pos w:val="beneathText"/>
            <w:numFmt w:val="chicago"/>
          </w:footnotePr>
          <w:type w:val="continuous"/>
          <w:pgSz w:w="11905" w:h="16837"/>
          <w:pgMar w:top="1417" w:right="1417" w:bottom="1417" w:left="1417" w:header="709" w:footer="567" w:gutter="0"/>
          <w:cols w:space="708"/>
          <w:docGrid w:linePitch="326"/>
        </w:sectPr>
      </w:pPr>
    </w:p>
    <w:p w14:paraId="15450D42" w14:textId="4282432A" w:rsidR="00A372B8" w:rsidRPr="00BF5BB7" w:rsidRDefault="00A372B8" w:rsidP="00BF5BB7">
      <w:pPr>
        <w:tabs>
          <w:tab w:val="left" w:pos="0"/>
        </w:tabs>
        <w:spacing w:line="360" w:lineRule="auto"/>
        <w:rPr>
          <w:rFonts w:ascii="Arial" w:hAnsi="Arial" w:cs="Arial"/>
          <w:b/>
          <w:smallCaps/>
          <w:sz w:val="20"/>
          <w:szCs w:val="20"/>
        </w:rPr>
      </w:pPr>
    </w:p>
    <w:p w14:paraId="15450D43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4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5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6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5450D4B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BF5BB7"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4C450" w14:textId="77777777" w:rsidR="000A3D20" w:rsidRDefault="000A3D20" w:rsidP="00DA091E">
      <w:r>
        <w:separator/>
      </w:r>
    </w:p>
  </w:endnote>
  <w:endnote w:type="continuationSeparator" w:id="0">
    <w:p w14:paraId="04402972" w14:textId="77777777" w:rsidR="000A3D20" w:rsidRDefault="000A3D2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1CB61" w14:textId="77777777" w:rsidR="000A3D20" w:rsidRDefault="000A3D20" w:rsidP="00DA091E">
      <w:r>
        <w:separator/>
      </w:r>
    </w:p>
  </w:footnote>
  <w:footnote w:type="continuationSeparator" w:id="0">
    <w:p w14:paraId="5C2BEA9F" w14:textId="77777777" w:rsidR="000A3D20" w:rsidRDefault="000A3D20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2" w14:textId="5180F2D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202A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E202AB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E202A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trzeciego do udostępnienia zasobów</w:t>
    </w:r>
  </w:p>
  <w:p w14:paraId="15450D53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4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kaczyk Anna">
    <w15:presenceInfo w15:providerId="AD" w15:userId="S-1-5-21-114579573-3725427031-314597805-2804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D20"/>
    <w:rsid w:val="000A3EBB"/>
    <w:rsid w:val="000A56B9"/>
    <w:rsid w:val="000B274C"/>
    <w:rsid w:val="000B6BCF"/>
    <w:rsid w:val="000D1B9D"/>
    <w:rsid w:val="000D697E"/>
    <w:rsid w:val="000E5F06"/>
    <w:rsid w:val="001144D8"/>
    <w:rsid w:val="00115C63"/>
    <w:rsid w:val="00116360"/>
    <w:rsid w:val="00126A93"/>
    <w:rsid w:val="001300B1"/>
    <w:rsid w:val="00132E89"/>
    <w:rsid w:val="00156072"/>
    <w:rsid w:val="00162B24"/>
    <w:rsid w:val="00163ABB"/>
    <w:rsid w:val="001725FD"/>
    <w:rsid w:val="00192734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53E9"/>
    <w:rsid w:val="002D6AE6"/>
    <w:rsid w:val="00315874"/>
    <w:rsid w:val="00332EDF"/>
    <w:rsid w:val="00345A6C"/>
    <w:rsid w:val="00350631"/>
    <w:rsid w:val="00377BF7"/>
    <w:rsid w:val="003832FD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81502"/>
    <w:rsid w:val="005903D3"/>
    <w:rsid w:val="00594FBF"/>
    <w:rsid w:val="005A3D3F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2945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5348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A075AD"/>
    <w:rsid w:val="00A279B9"/>
    <w:rsid w:val="00A372B8"/>
    <w:rsid w:val="00A9354D"/>
    <w:rsid w:val="00AA3E64"/>
    <w:rsid w:val="00AC10F9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DF5893"/>
    <w:rsid w:val="00E1442B"/>
    <w:rsid w:val="00E202AB"/>
    <w:rsid w:val="00E26181"/>
    <w:rsid w:val="00E26F9E"/>
    <w:rsid w:val="00E30B46"/>
    <w:rsid w:val="00E31E7F"/>
    <w:rsid w:val="00E31ED1"/>
    <w:rsid w:val="00E6478D"/>
    <w:rsid w:val="00E673CB"/>
    <w:rsid w:val="00E76A99"/>
    <w:rsid w:val="00E83621"/>
    <w:rsid w:val="00E86059"/>
    <w:rsid w:val="00EA4EBC"/>
    <w:rsid w:val="00EB07BD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Dąbrowicz Jakub</cp:lastModifiedBy>
  <cp:revision>12</cp:revision>
  <cp:lastPrinted>2022-11-08T12:50:00Z</cp:lastPrinted>
  <dcterms:created xsi:type="dcterms:W3CDTF">2022-11-08T12:46:00Z</dcterms:created>
  <dcterms:modified xsi:type="dcterms:W3CDTF">2025-11-27T12:56:00Z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